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 xml:space="preserve">ve věcech technických je oprávněn jednat: Ing. </w:t>
      </w:r>
      <w:r>
        <w:rPr>
          <w:szCs w:val="22"/>
        </w:rPr>
        <w:t>Radek Fila – vedoucí odboru SMM</w:t>
      </w:r>
      <w:r>
        <w:rPr>
          <w:szCs w:val="22"/>
        </w:rPr>
        <w:t xml:space="preserve">         </w:t>
      </w:r>
    </w:p>
    <w:p>
      <w:pPr>
        <w:pStyle w:val="Styl11bPed6b"/>
        <w:tabs>
          <w:tab w:val="left" w:pos="709" w:leader="none"/>
        </w:tabs>
        <w:spacing w:before="0" w:after="0"/>
        <w:rPr/>
      </w:pPr>
      <w:r>
        <w:rPr>
          <w:szCs w:val="22"/>
        </w:rPr>
        <w:t xml:space="preserve">                                                                                  </w:t>
      </w:r>
      <w:r>
        <w:rPr>
          <w:rFonts w:eastAsia="Times New Roman" w:cs="Times New Roman"/>
          <w:color w:val="auto"/>
          <w:kern w:val="0"/>
          <w:sz w:val="22"/>
          <w:szCs w:val="22"/>
          <w:lang w:val="cs-CZ" w:eastAsia="cs-CZ" w:bidi="ar-SA"/>
        </w:rPr>
        <w:t>Petr Ptáček -</w:t>
      </w:r>
      <w:r>
        <w:rPr>
          <w:szCs w:val="22"/>
        </w:rPr>
        <w:t xml:space="preserve"> referent odboru </w:t>
      </w:r>
      <w:r>
        <w:rPr>
          <w:rFonts w:eastAsia="Times New Roman" w:cs="Times New Roman"/>
          <w:color w:val="auto"/>
          <w:kern w:val="0"/>
          <w:sz w:val="22"/>
          <w:szCs w:val="22"/>
          <w:lang w:val="cs-CZ" w:eastAsia="cs-CZ" w:bidi="ar-SA"/>
        </w:rPr>
        <w:t>SMM</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DIČ: CZ00294900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pPr>
      <w:r>
        <w:rPr>
          <w:sz w:val="22"/>
          <w:szCs w:val="22"/>
        </w:rPr>
        <w:t xml:space="preserve">2. </w:t>
        <w:tab/>
      </w:r>
      <w:r>
        <w:rPr>
          <w:b/>
          <w:sz w:val="22"/>
          <w:szCs w:val="22"/>
          <w:highlight w:val="yellow"/>
        </w:rPr>
        <w:t>obchodní náze</w:t>
      </w:r>
      <w:r>
        <w:rPr>
          <w:b/>
          <w:sz w:val="22"/>
          <w:szCs w:val="22"/>
          <w:highlight w:val="yellow"/>
        </w:rPr>
        <w:t>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 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r>
        <w:rPr>
          <w:b/>
          <w:color w:val="auto"/>
          <w:sz w:val="44"/>
          <w:szCs w:val="44"/>
        </w:rPr>
        <w:t>č</w:t>
      </w:r>
      <w:r>
        <w:rPr>
          <w:b/>
          <w:caps/>
          <w:color w:val="auto"/>
          <w:sz w:val="44"/>
          <w:szCs w:val="44"/>
        </w:rPr>
        <w:t xml:space="preserve">. </w:t>
      </w:r>
      <w:r>
        <w:rPr>
          <w:b/>
          <w:caps/>
          <w:color w:val="auto"/>
          <w:sz w:val="44"/>
          <w:szCs w:val="44"/>
          <w:highlight w:val="yellow"/>
        </w:rPr>
        <w:t>……..</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pPr>
      <w:r>
        <w:rPr>
          <w:sz w:val="22"/>
          <w:szCs w:val="22"/>
        </w:rPr>
        <w:t xml:space="preserve">Cílem této smlouvy je kontrola stavebních prací a dohlížení nad jejich prováděním prostřednictvím technického dozoru stavebníka (dále také jen „TDS“), dosažení realizace a úspěšného dokončení stavby </w:t>
      </w:r>
      <w:r>
        <w:rPr>
          <w:b/>
          <w:sz w:val="22"/>
          <w:szCs w:val="22"/>
        </w:rPr>
        <w:t>„</w:t>
      </w:r>
      <w:del w:id="0" w:author="Neznámý autor" w:date="2020-01-20T08:06:33Z">
        <w:r>
          <w:rPr>
            <w:b/>
            <w:sz w:val="22"/>
            <w:szCs w:val="22"/>
          </w:rPr>
          <w:delText>Parkovací místa a chodník na ul. Tyršova v Novém Městě</w:delText>
        </w:r>
      </w:del>
      <w:r>
        <w:rPr>
          <w:b/>
          <w:sz w:val="22"/>
          <w:szCs w:val="22"/>
        </w:rPr>
        <w:t>Nové Město na Moravě – novostavba chodníku v ulici Vančurova“</w:t>
      </w:r>
      <w:r>
        <w:rPr>
          <w:sz w:val="22"/>
          <w:szCs w:val="22"/>
        </w:rPr>
        <w:t xml:space="preserve"> podle podmínek smlouvy o dílo uzavřené se zhotovitelem stavby.  </w:t>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pPr>
      <w:r>
        <w:rPr>
          <w:sz w:val="22"/>
          <w:szCs w:val="22"/>
        </w:rPr>
        <w:t>provedení stavby „</w:t>
      </w:r>
      <w:bookmarkStart w:id="0" w:name="__DdeLink__2645_3228495424"/>
      <w:r>
        <w:rPr>
          <w:sz w:val="22"/>
          <w:szCs w:val="22"/>
        </w:rPr>
        <w:t>Nové Město na Moravě – novostavba chodníku v ulici Vančurova</w:t>
      </w:r>
      <w:bookmarkEnd w:id="0"/>
      <w:r>
        <w:rPr>
          <w:sz w:val="22"/>
          <w:szCs w:val="22"/>
        </w:rPr>
        <w:t>“ zhotovitelem stavby včas, řádně a kvalitně, v souladu se smlouvou o dílo uzavřenou mezi příkazcem a zhotovitelem stavby, za sjednanou smluvní cenu</w:t>
      </w:r>
    </w:p>
    <w:p>
      <w:pPr>
        <w:pStyle w:val="Normal"/>
        <w:numPr>
          <w:ilvl w:val="1"/>
          <w:numId w:val="15"/>
        </w:numPr>
        <w:jc w:val="both"/>
        <w:rPr/>
      </w:pPr>
      <w:r>
        <w:rPr>
          <w:sz w:val="22"/>
          <w:szCs w:val="22"/>
        </w:rPr>
        <w:t>úspěšné uvedení stavby „Nové Město na Moravě – novostavba chodníku v ulici Vančurova“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sz w:val="22"/>
          <w:szCs w:val="22"/>
        </w:rPr>
      </w:pPr>
      <w:r>
        <w:rPr>
          <w:sz w:val="22"/>
          <w:szCs w:val="22"/>
        </w:rPr>
      </w:r>
    </w:p>
    <w:p>
      <w:pPr>
        <w:pStyle w:val="Tlotextu"/>
        <w:numPr>
          <w:ilvl w:val="0"/>
          <w:numId w:val="1"/>
        </w:numPr>
        <w:rPr/>
      </w:pPr>
      <w:r>
        <w:rPr>
          <w:color w:val="auto"/>
          <w:sz w:val="22"/>
          <w:szCs w:val="22"/>
        </w:rPr>
        <w:t xml:space="preserve">Příkazník se zavazuje za podmínek dohodnutých touto smlouvou, že bude zajišťovat zastupování příkazce ve věci zajištění realizace stavby </w:t>
      </w:r>
      <w:r>
        <w:rPr>
          <w:b/>
          <w:color w:val="auto"/>
          <w:sz w:val="22"/>
          <w:szCs w:val="22"/>
        </w:rPr>
        <w:t>„ Nové Město na Moravě – novostavba chodníku v ulici Vančurova“</w:t>
      </w:r>
      <w:r>
        <w:rPr>
          <w:color w:val="auto"/>
          <w:sz w:val="22"/>
          <w:szCs w:val="22"/>
        </w:rPr>
        <w:t xml:space="preserve"> (dále jen „stavba“) podle podmínek smlouvy o dílo uzavřené se zhotovitelem stavby. Stavba je blíže specifikována projektovou dokumentací stavby ve stupni DPS </w:t>
      </w:r>
      <w:r>
        <w:rPr>
          <w:b/>
          <w:bCs/>
          <w:color w:val="auto"/>
          <w:sz w:val="22"/>
          <w:szCs w:val="22"/>
        </w:rPr>
        <w:t>„Nové</w:t>
      </w:r>
      <w:r>
        <w:rPr>
          <w:color w:val="auto"/>
          <w:sz w:val="22"/>
          <w:szCs w:val="22"/>
        </w:rPr>
        <w:t xml:space="preserve"> </w:t>
      </w:r>
      <w:r>
        <w:rPr>
          <w:b/>
          <w:bCs/>
          <w:color w:val="auto"/>
          <w:sz w:val="22"/>
          <w:szCs w:val="22"/>
        </w:rPr>
        <w:t xml:space="preserve">Město na Moravě – novostavba chodníku v ulici Vančurova“ </w:t>
      </w:r>
      <w:r>
        <w:rPr>
          <w:color w:val="auto"/>
          <w:sz w:val="22"/>
          <w:szCs w:val="22"/>
        </w:rPr>
        <w:t xml:space="preserve">vypracovanou Ing. Leošem Pohankou, Dolní 35, 592 14 Nové Veselí  v 05/2016 pod zak. č. 130/16,  dne 13.09.2019, vč. dokladové části (dále jen „projektová dokumentace“). </w:t>
      </w:r>
    </w:p>
    <w:p>
      <w:pPr>
        <w:pStyle w:val="Tlotextu"/>
        <w:rPr>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stavby</w:t>
      </w:r>
    </w:p>
    <w:p>
      <w:pPr>
        <w:pStyle w:val="Tlotextu"/>
        <w:numPr>
          <w:ilvl w:val="1"/>
          <w:numId w:val="1"/>
        </w:numPr>
        <w:spacing w:before="80" w:after="0"/>
        <w:rPr>
          <w:color w:val="auto"/>
          <w:sz w:val="22"/>
          <w:szCs w:val="22"/>
        </w:rPr>
      </w:pPr>
      <w:r>
        <w:rPr>
          <w:color w:val="auto"/>
          <w:sz w:val="22"/>
          <w:szCs w:val="22"/>
        </w:rPr>
        <w:t xml:space="preserve">činnosti v průběhu provádění stavby </w:t>
      </w:r>
    </w:p>
    <w:p>
      <w:pPr>
        <w:pStyle w:val="Tlotextu"/>
        <w:numPr>
          <w:ilvl w:val="1"/>
          <w:numId w:val="1"/>
        </w:numPr>
        <w:spacing w:before="80" w:after="0"/>
        <w:rPr>
          <w:sz w:val="22"/>
          <w:szCs w:val="22"/>
        </w:rPr>
      </w:pPr>
      <w:r>
        <w:rPr>
          <w:sz w:val="22"/>
          <w:szCs w:val="22"/>
        </w:rPr>
        <w:t>činnosti po dokončení stavby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stavby.</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vydání kolaudačního souhlasu, příp. dnem odstranění poslední případné vady či nedodělku (dnem podepsání zápisu o odstranění poslední případné vady či nedodělku). Rozhodný je termín, který nastane později.</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stavby jsou ukončeny dnem zahájení stavebních prací</w:t>
      </w:r>
    </w:p>
    <w:p>
      <w:pPr>
        <w:pStyle w:val="Seznam"/>
        <w:numPr>
          <w:ilvl w:val="0"/>
          <w:numId w:val="8"/>
        </w:numPr>
        <w:jc w:val="both"/>
        <w:rPr>
          <w:sz w:val="22"/>
          <w:szCs w:val="22"/>
        </w:rPr>
      </w:pPr>
      <w:r>
        <w:rPr>
          <w:sz w:val="22"/>
          <w:szCs w:val="22"/>
        </w:rPr>
        <w:t>činnosti v průběhu provádění stavby končí dnem podpisu zápisu o předání a převzetí dokončené stavby mezi příkazcem a zhotovitelem stavby</w:t>
      </w:r>
    </w:p>
    <w:p>
      <w:pPr>
        <w:pStyle w:val="Seznam"/>
        <w:numPr>
          <w:ilvl w:val="0"/>
          <w:numId w:val="8"/>
        </w:numPr>
        <w:jc w:val="both"/>
        <w:rPr>
          <w:sz w:val="22"/>
          <w:szCs w:val="22"/>
        </w:rPr>
      </w:pPr>
      <w:r>
        <w:rPr>
          <w:sz w:val="22"/>
          <w:szCs w:val="22"/>
        </w:rPr>
        <w:t>činnosti po dokončení stavby končí dnem vydání kolaudačního souhlasu, příp. dnem odstranění poslední případné vady či nedodělku (dnem podepsání zápisu o odstranění poslední případné vady či nedodělku). Rozhodný je termín, který nastane později.</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povolení stavby,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pPr>
      <w:r>
        <w:rPr>
          <w:sz w:val="22"/>
          <w:szCs w:val="22"/>
        </w:rPr>
        <w:t>zahájení stavby:</w:t>
        <w:tab/>
        <w:t>15.06.2020</w:t>
      </w:r>
    </w:p>
    <w:p>
      <w:pPr>
        <w:pStyle w:val="Seznam"/>
        <w:numPr>
          <w:ilvl w:val="1"/>
          <w:numId w:val="2"/>
        </w:numPr>
        <w:spacing w:before="80" w:after="0"/>
        <w:ind w:left="709" w:hanging="363"/>
        <w:rPr/>
      </w:pPr>
      <w:r>
        <w:rPr>
          <w:sz w:val="22"/>
          <w:szCs w:val="22"/>
        </w:rPr>
        <w:t xml:space="preserve">dokončení stavby: </w:t>
        <w:tab/>
        <w:t>27.07.2020</w:t>
      </w:r>
    </w:p>
    <w:p>
      <w:pPr>
        <w:pStyle w:val="Seznam"/>
        <w:spacing w:before="80" w:after="0"/>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stavby k prodloužení doby realizace stavby oproti původně předpokládané době realizace stavby uvedené v čl. 3, odst. 4 této smlouvy, zavazuje se příkazník provádět pro příkazce práce a činnosti dle této smlouvy i po celou dobu prodloužení doby realizace stavby. V případě prodloužení doby realizace stavby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4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 </w:t>
      </w:r>
      <w:commentRangeStart w:id="2"/>
      <w:r>
        <w:rPr>
          <w:b/>
          <w:color w:val="auto"/>
          <w:sz w:val="22"/>
          <w:szCs w:val="22"/>
        </w:rPr>
        <w:t>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stavby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5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stavby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stavby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stavby. </w:t>
      </w:r>
    </w:p>
    <w:p>
      <w:pPr>
        <w:pStyle w:val="Tlotextu"/>
        <w:numPr>
          <w:ilvl w:val="1"/>
          <w:numId w:val="6"/>
        </w:numPr>
        <w:spacing w:before="80" w:after="0"/>
        <w:rPr>
          <w:color w:val="auto"/>
          <w:sz w:val="22"/>
          <w:szCs w:val="22"/>
        </w:rPr>
      </w:pPr>
      <w:r>
        <w:rPr>
          <w:color w:val="auto"/>
          <w:sz w:val="22"/>
          <w:szCs w:val="22"/>
        </w:rPr>
        <w:t xml:space="preserve">odměna za činnosti po dokončení stavby bude uhrazena po </w:t>
      </w:r>
      <w:r>
        <w:rPr>
          <w:sz w:val="22"/>
          <w:szCs w:val="22"/>
        </w:rPr>
        <w:t>vydání kolaudačního souhlasu, nebo po odstranění poslední případné vady či nedodělku (po dni podepsání zápisu o odstranění poslední případné vady či nedodělku). Rozhodný je termín, který nastane později.</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 xml:space="preserve">Pokud k datu uskutečnění zdanitelného plnění budou u </w:t>
      </w:r>
      <w:commentRangeStart w:id="4"/>
      <w:r>
        <w:rPr>
          <w:color w:val="auto"/>
          <w:sz w:val="22"/>
          <w:szCs w:val="22"/>
        </w:rPr>
        <w:t>příkazníka</w:t>
      </w:r>
      <w:r>
        <w:rPr>
          <w:color w:val="auto"/>
          <w:sz w:val="22"/>
          <w:szCs w:val="22"/>
        </w:rPr>
      </w:r>
      <w:commentRangeEnd w:id="4"/>
      <w:r>
        <w:commentReference w:id="4"/>
      </w:r>
      <w:r>
        <w:rPr>
          <w:color w:val="auto"/>
          <w:sz w:val="22"/>
          <w:szCs w:val="22"/>
        </w:rPr>
        <w:t xml:space="preserve">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pPr>
        <w:pStyle w:val="Tlotextu"/>
        <w:ind w:left="357" w:hanging="0"/>
        <w:rPr>
          <w:color w:val="auto"/>
          <w:sz w:val="22"/>
          <w:szCs w:val="22"/>
        </w:rPr>
      </w:pPr>
      <w:r>
        <w:rPr>
          <w:color w:val="auto"/>
          <w:sz w:val="22"/>
          <w:szCs w:val="22"/>
        </w:rPr>
      </w:r>
    </w:p>
    <w:p>
      <w:pPr>
        <w:pStyle w:val="Tlotextu"/>
        <w:ind w:left="357" w:hanging="0"/>
        <w:rPr>
          <w:color w:val="auto"/>
          <w:sz w:val="22"/>
          <w:szCs w:val="22"/>
        </w:rPr>
      </w:pPr>
      <w:r>
        <w:rPr>
          <w:color w:val="auto"/>
          <w:sz w:val="22"/>
          <w:szCs w:val="22"/>
        </w:rPr>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 stavby mezi příkazcem a zhotovitelem stavby,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stavby, nebo</w:t>
      </w:r>
    </w:p>
    <w:p>
      <w:pPr>
        <w:pStyle w:val="Tlotextu"/>
        <w:ind w:firstLine="357"/>
        <w:rPr>
          <w:sz w:val="22"/>
          <w:szCs w:val="22"/>
        </w:rPr>
      </w:pPr>
      <w:r>
        <w:rPr>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w:t>
      </w:r>
      <w:r>
        <w:rPr>
          <w:color w:val="auto"/>
          <w:sz w:val="22"/>
          <w:szCs w:val="22"/>
        </w:rPr>
        <w:t>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w:t>
      </w:r>
      <w:r>
        <w:rPr>
          <w:color w:val="auto"/>
          <w:sz w:val="22"/>
          <w:szCs w:val="22"/>
        </w:rPr>
        <w:t>provedena řádně, je povinen zaplatit příkazci smluvní pokutu ve výši 500,-- Kč za každou</w:t>
      </w:r>
      <w:r>
        <w:rPr>
          <w:sz w:val="22"/>
          <w:szCs w:val="22"/>
        </w:rPr>
        <w:t xml:space="preserve">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stavby</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stavby organizuje příkazník ve spolupráci se zhotovitelem stavby kontrolní dny v termínech nezbytných pro řádné provádění kontroly, </w:t>
      </w:r>
      <w:r>
        <w:rPr>
          <w:color w:val="auto"/>
          <w:sz w:val="22"/>
          <w:szCs w:val="22"/>
        </w:rPr>
        <w:t>nejméně však 1x týdně,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stavby je občasný, tj. v průběhu provádění stavby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stavby.</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stavby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stavby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stavby,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v rámci své kontrolní činnosti kontroluje rovněž dodržování podmínek rozhodnutí a stanovisek dotčených orgánů a organizací.</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stavby a jejích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stavby, jíž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stavby,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stavby. Příkazník v tomto smyslu prohlašuje, že není osobou spojenou se zhotovitelem stavby.</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stavby.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stavby pořizovat fotodokumentaci realizace stavby vč. videozáznamů, a to zejména za účelem doložení dodržení podmínek provedení díla,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prováděná stavba je financována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55. schůzi dne 11.06.2018 pod bodem 38/55/RM/2018.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stavba nebude zahájena do 31.12.2021.</w:t>
      </w:r>
    </w:p>
    <w:p>
      <w:pPr>
        <w:pStyle w:val="Zkladntext21"/>
        <w:jc w:val="both"/>
        <w:rPr>
          <w:sz w:val="22"/>
          <w:szCs w:val="22"/>
        </w:rPr>
      </w:pPr>
      <w:r>
        <w:rPr>
          <w:sz w:val="22"/>
          <w:szCs w:val="22"/>
        </w:rPr>
      </w:r>
    </w:p>
    <w:p>
      <w:pPr>
        <w:pStyle w:val="Tlotextu"/>
        <w:numPr>
          <w:ilvl w:val="0"/>
          <w:numId w:val="5"/>
        </w:numPr>
        <w:rPr>
          <w:sz w:val="22"/>
          <w:szCs w:val="22"/>
        </w:rPr>
      </w:pPr>
      <w:r>
        <w:rPr>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19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Za příkazce:</w:t>
        <w:tab/>
        <w:t>Za příkazníka:</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pPr>
      <w:r>
        <w:rPr>
          <w:sz w:val="24"/>
          <w:szCs w:val="24"/>
        </w:rPr>
        <w:t>……………………………………</w:t>
      </w:r>
      <w:r>
        <w:rPr>
          <w:sz w:val="24"/>
          <w:szCs w:val="24"/>
        </w:rPr>
        <w:tab/>
        <w:t>……………………………………</w:t>
      </w:r>
    </w:p>
    <w:p>
      <w:pPr>
        <w:pStyle w:val="Normal"/>
        <w:tabs>
          <w:tab w:val="clear" w:pos="709"/>
          <w:tab w:val="center" w:pos="1701" w:leader="none"/>
          <w:tab w:val="left" w:pos="4962" w:leader="none"/>
          <w:tab w:val="center" w:pos="6663" w:leader="none"/>
        </w:tabs>
        <w:jc w:val="both"/>
        <w:rPr/>
      </w:pPr>
      <w:r>
        <w:rPr>
          <w:sz w:val="24"/>
          <w:szCs w:val="24"/>
        </w:rPr>
        <w:tab/>
        <w:t>Michal Šmarda</w:t>
        <w:tab/>
        <w:tab/>
      </w:r>
      <w:r>
        <w:rPr>
          <w:sz w:val="24"/>
          <w:szCs w:val="24"/>
          <w:highlight w:val="yellow"/>
        </w:rPr>
        <w:t>……………………..</w:t>
      </w:r>
    </w:p>
    <w:p>
      <w:pPr>
        <w:pStyle w:val="Normal"/>
        <w:tabs>
          <w:tab w:val="clear" w:pos="709"/>
          <w:tab w:val="center" w:pos="1701" w:leader="none"/>
          <w:tab w:val="left" w:pos="4962" w:leader="none"/>
          <w:tab w:val="center" w:pos="6663" w:leader="none"/>
        </w:tabs>
        <w:rPr/>
      </w:pPr>
      <w:r>
        <w:rPr>
          <w:sz w:val="24"/>
          <w:szCs w:val="24"/>
        </w:rPr>
        <w:tab/>
        <w:t>starosta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Tlotextu"/>
        <w:keepNext w:val="true"/>
        <w:numPr>
          <w:ilvl w:val="0"/>
          <w:numId w:val="0"/>
        </w:numPr>
        <w:ind w:left="1410" w:hanging="1410"/>
        <w:outlineLvl w:val="0"/>
        <w:rPr/>
      </w:pPr>
      <w:r>
        <w:rPr/>
      </w:r>
    </w:p>
    <w:sectPr>
      <w:footerReference w:type="default" r:id="rId2"/>
      <w:type w:val="nextPage"/>
      <w:pgSz w:w="11906" w:h="16838"/>
      <w:pgMar w:left="1418" w:right="1418" w:header="0" w:top="1134" w:footer="709" w:bottom="1134" w:gutter="0"/>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0-01-14T13:0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 2 tohoto článku.</w:t>
      </w:r>
    </w:p>
    <w:p>
      <w:r>
        <w:rPr>
          <w:rFonts w:ascii="Liberation Serif" w:hAnsi="Liberation Serif" w:eastAsia="Segoe UI" w:cs="Tahoma"/>
          <w:sz w:val="24"/>
          <w:szCs w:val="24"/>
          <w:lang w:val="en-US" w:eastAsia="en-US" w:bidi="en-US"/>
        </w:rPr>
        <w:t>(tento komentář prosím vymažte)</w:t>
      </w:r>
    </w:p>
  </w:comment>
  <w:comment w:id="3" w:author="urad5" w:date="2020-01-09T13:30:00Z" w:initials="u">
    <w:p>
      <w:r>
        <w:rPr>
          <w:rFonts w:ascii="Liberation Serif" w:hAnsi="Liberation Serif" w:eastAsia="Segoe UI" w:cs="Tahoma"/>
          <w:sz w:val="24"/>
          <w:szCs w:val="24"/>
          <w:lang w:val="en-US" w:eastAsia="en-US" w:bidi="en-US"/>
        </w:rPr>
        <w:t>Ponechte  pouze odpovídající část textu podle toho, zda jste či nejste plátci DPH.</w:t>
      </w:r>
    </w:p>
    <w:p>
      <w:r>
        <w:rPr>
          <w:rFonts w:ascii="Liberation Serif" w:hAnsi="Liberation Serif" w:eastAsia="Segoe UI" w:cs="Tahoma"/>
          <w:sz w:val="24"/>
          <w:szCs w:val="24"/>
          <w:lang w:val="en-US" w:eastAsia="en-US" w:bidi="en-US"/>
        </w:rPr>
        <w:t>( tento komentář prosím vymažte)</w:t>
      </w:r>
    </w:p>
  </w:comment>
  <w:comment w:id="4" w:author="urad5" w:date="2018-11-16T09:18: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20-01-14T13:13: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20-01-14T13:13: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50.000,01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pPr>
    <w:r>
      <mc:AlternateContent>
        <mc:Choice Requires="wps">
          <w:drawing>
            <wp:anchor behindDoc="1" distT="0" distB="0" distL="0" distR="0" simplePos="0" locked="0" layoutInCell="1" allowOverlap="1" relativeHeight="11">
              <wp:simplePos x="0" y="0"/>
              <wp:positionH relativeFrom="margin">
                <wp:align>center</wp:align>
              </wp:positionH>
              <wp:positionV relativeFrom="paragraph">
                <wp:posOffset>635</wp:posOffset>
              </wp:positionV>
              <wp:extent cx="153670" cy="174625"/>
              <wp:effectExtent l="0" t="0" r="0" b="0"/>
              <wp:wrapSquare wrapText="largest"/>
              <wp:docPr id="1" name="Rámec1"/>
              <a:graphic xmlns:a="http://schemas.openxmlformats.org/drawingml/2006/main">
                <a:graphicData uri="http://schemas.microsoft.com/office/word/2010/wordprocessingShape">
                  <wps:wsp>
                    <wps:cNvSpPr/>
                    <wps:spPr>
                      <a:xfrm>
                        <a:off x="0" y="0"/>
                        <a:ext cx="153000" cy="173880"/>
                      </a:xfrm>
                      <a:prstGeom prst="rect">
                        <a:avLst/>
                      </a:prstGeom>
                      <a:noFill/>
                      <a:ln>
                        <a:noFill/>
                      </a:ln>
                    </wps:spPr>
                    <wps:style>
                      <a:lnRef idx="0"/>
                      <a:fillRef idx="0"/>
                      <a:effectRef idx="0"/>
                      <a:fontRef idx="minor"/>
                    </wps:style>
                    <wps:txbx>
                      <w:txbxContent>
                        <w:p>
                          <w:pPr>
                            <w:pStyle w:val="Zpat"/>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lIns="0" rIns="0" tIns="0" bIns="0">
                      <a:spAutoFit/>
                    </wps:bodyPr>
                  </wps:wsp>
                </a:graphicData>
              </a:graphic>
            </wp:anchor>
          </w:drawing>
        </mc:Choice>
        <mc:Fallback>
          <w:pict>
            <v:rect id="shape_0" ID="Rámec1" fillcolor="white" stroked="f" style="position:absolute;margin-left:220.7pt;margin-top:0.05pt;width:12pt;height:13.65pt;mso-position-horizontal:center;mso-position-horizontal-relative:margin">
              <w10:wrap type="square"/>
              <v:fill o:detectmouseclick="t" type="solid" color2="black" opacity="0"/>
              <v:stroke color="#3465a4" joinstyle="round" endcap="flat"/>
              <v:textbox>
                <w:txbxContent>
                  <w:p>
                    <w:pPr>
                      <w:pStyle w:val="Zpat"/>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v:rect>
          </w:pict>
        </mc:Fallback>
      </mc:AlternateContent>
    </w:r>
    <w:r>
      <w:rPr>
        <w:sz w:val="20"/>
        <w:szCs w:val="20"/>
      </w:rPr>
      <w:t>TDS - Chodník v ulici Vančurova</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sz w:val="22"/>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rFonts w:cs="Symbol"/>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sz w:val="22"/>
        <w:i w:val="false"/>
        <w:b/>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sz w:val="22"/>
        <w:rFonts w:cs="Times New Roman"/>
      </w:rPr>
    </w:lvl>
    <w:lvl w:ilvl="1">
      <w:start w:val="1"/>
      <w:numFmt w:val="bullet"/>
      <w:lvlText w:val="o"/>
      <w:lvlJc w:val="left"/>
      <w:pPr>
        <w:tabs>
          <w:tab w:val="num" w:pos="1437"/>
        </w:tabs>
        <w:ind w:left="1437" w:hanging="360"/>
      </w:pPr>
      <w:rPr>
        <w:rFonts w:ascii="Courier New" w:hAnsi="Courier New" w:cs="Courier New" w:hint="default"/>
        <w:rFonts w:cs="Courier New"/>
      </w:rPr>
    </w:lvl>
    <w:lvl w:ilvl="2">
      <w:start w:val="1"/>
      <w:numFmt w:val="bullet"/>
      <w:lvlText w:val=""/>
      <w:lvlJc w:val="left"/>
      <w:pPr>
        <w:tabs>
          <w:tab w:val="num" w:pos="2157"/>
        </w:tabs>
        <w:ind w:left="2157" w:hanging="360"/>
      </w:pPr>
      <w:rPr>
        <w:rFonts w:ascii="Wingdings" w:hAnsi="Wingdings" w:cs="Wingdings" w:hint="default"/>
        <w:rFonts w:cs="Wingdings"/>
      </w:rPr>
    </w:lvl>
    <w:lvl w:ilvl="3">
      <w:start w:val="1"/>
      <w:numFmt w:val="bullet"/>
      <w:lvlText w:val=""/>
      <w:lvlJc w:val="left"/>
      <w:pPr>
        <w:tabs>
          <w:tab w:val="num" w:pos="2877"/>
        </w:tabs>
        <w:ind w:left="2877" w:hanging="360"/>
      </w:pPr>
      <w:rPr>
        <w:rFonts w:ascii="Symbol" w:hAnsi="Symbol" w:cs="Symbol" w:hint="default"/>
        <w:rFonts w:cs="Symbol"/>
      </w:rPr>
    </w:lvl>
    <w:lvl w:ilvl="4">
      <w:start w:val="1"/>
      <w:numFmt w:val="bullet"/>
      <w:lvlText w:val="o"/>
      <w:lvlJc w:val="left"/>
      <w:pPr>
        <w:tabs>
          <w:tab w:val="num" w:pos="3597"/>
        </w:tabs>
        <w:ind w:left="3597" w:hanging="360"/>
      </w:pPr>
      <w:rPr>
        <w:rFonts w:ascii="Courier New" w:hAnsi="Courier New" w:cs="Courier New" w:hint="default"/>
        <w:rFonts w:cs="Courier New"/>
      </w:rPr>
    </w:lvl>
    <w:lvl w:ilvl="5">
      <w:start w:val="1"/>
      <w:numFmt w:val="bullet"/>
      <w:lvlText w:val=""/>
      <w:lvlJc w:val="left"/>
      <w:pPr>
        <w:tabs>
          <w:tab w:val="num" w:pos="4317"/>
        </w:tabs>
        <w:ind w:left="4317" w:hanging="360"/>
      </w:pPr>
      <w:rPr>
        <w:rFonts w:ascii="Wingdings" w:hAnsi="Wingdings" w:cs="Wingdings" w:hint="default"/>
        <w:rFonts w:cs="Wingdings"/>
      </w:rPr>
    </w:lvl>
    <w:lvl w:ilvl="6">
      <w:start w:val="1"/>
      <w:numFmt w:val="bullet"/>
      <w:lvlText w:val=""/>
      <w:lvlJc w:val="left"/>
      <w:pPr>
        <w:tabs>
          <w:tab w:val="num" w:pos="5037"/>
        </w:tabs>
        <w:ind w:left="5037" w:hanging="360"/>
      </w:pPr>
      <w:rPr>
        <w:rFonts w:ascii="Symbol" w:hAnsi="Symbol" w:cs="Symbol" w:hint="default"/>
        <w:rFonts w:cs="Symbol"/>
      </w:rPr>
    </w:lvl>
    <w:lvl w:ilvl="7">
      <w:start w:val="1"/>
      <w:numFmt w:val="bullet"/>
      <w:lvlText w:val="o"/>
      <w:lvlJc w:val="left"/>
      <w:pPr>
        <w:tabs>
          <w:tab w:val="num" w:pos="5757"/>
        </w:tabs>
        <w:ind w:left="5757" w:hanging="360"/>
      </w:pPr>
      <w:rPr>
        <w:rFonts w:ascii="Courier New" w:hAnsi="Courier New" w:cs="Courier New" w:hint="default"/>
        <w:rFonts w:cs="Courier New"/>
      </w:rPr>
    </w:lvl>
    <w:lvl w:ilvl="8">
      <w:start w:val="1"/>
      <w:numFmt w:val="bullet"/>
      <w:lvlText w:val=""/>
      <w:lvlJc w:val="left"/>
      <w:pPr>
        <w:tabs>
          <w:tab w:val="num" w:pos="6477"/>
        </w:tabs>
        <w:ind w:left="6477" w:hanging="360"/>
      </w:pPr>
      <w:rPr>
        <w:rFonts w:ascii="Wingdings" w:hAnsi="Wingdings" w:cs="Wingdings" w:hint="default"/>
        <w:rFonts w:cs="Wingdings"/>
      </w:rPr>
    </w:lvl>
  </w:abstractNum>
  <w:abstractNum w:abstractNumId="9">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sz w:val="22"/>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revisionView w:insDel="0" w:formatting="0"/>
  <w:embedSystemFonts/>
  <w:defaultTabStop w:val="709"/>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Textkomente"/>
    <w:qFormat/>
    <w:locked/>
    <w:rsid w:val="00cd127c"/>
    <w:rPr>
      <w:lang w:val="cs-CZ" w:eastAsia="cs-CZ" w:bidi="ar-SA"/>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Bullet3">
    <w:name w:val="List Bullet 3"/>
    <w:basedOn w:val="Normal"/>
    <w:qFormat/>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F04147-3DEC-4C0A-873B-4C1FD39FF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207</TotalTime>
  <Application>LibreOffice/6.3.4.2$Windows_X86_64 LibreOffice_project/60da17e045e08f1793c57c00ba83cdfce946d0aa</Application>
  <Pages>10</Pages>
  <Words>3984</Words>
  <Characters>22983</Characters>
  <CharactersWithSpaces>27037</CharactersWithSpaces>
  <Paragraphs>202</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2018-10-09T06:12:00Z</dcterms:created>
  <dc:creator>ing. Jaroslav Dufek</dc:creator>
  <dc:description/>
  <dc:language>cs-CZ</dc:language>
  <cp:lastModifiedBy/>
  <cp:lastPrinted>2013-04-22T13:00:00Z</cp:lastPrinted>
  <dcterms:modified xsi:type="dcterms:W3CDTF">2020-01-20T09:16:40Z</dcterms:modified>
  <cp:revision>51</cp:revision>
  <dc:subject/>
  <dc:title>MANDÁTNÍ SMLOUVA 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Envigest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